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B671FC9" w:rsidR="00F77F61" w:rsidRPr="004A5DD0" w:rsidRDefault="00DF2893" w:rsidP="0025090D">
      <w:pPr>
        <w:spacing w:before="120" w:after="120" w:line="360" w:lineRule="auto"/>
        <w:jc w:val="both"/>
        <w:rPr>
          <w:rFonts w:ascii="Arial" w:hAnsi="Arial" w:cs="Arial"/>
          <w:bCs/>
          <w:shd w:val="clear" w:color="auto" w:fill="FFFFFF"/>
        </w:rPr>
      </w:pPr>
      <w:ins w:id="0" w:author="Autor">
        <w:r>
          <w:rPr>
            <w:rFonts w:ascii="Arial" w:hAnsi="Arial" w:cs="Arial"/>
            <w:bCs/>
            <w:shd w:val="clear" w:color="auto" w:fill="FFFFFF"/>
          </w:rPr>
          <w:t xml:space="preserve">Kategorie Malý autobus </w:t>
        </w:r>
        <w:r w:rsidR="00397846">
          <w:rPr>
            <w:rFonts w:ascii="Arial" w:hAnsi="Arial" w:cs="Arial"/>
            <w:bCs/>
            <w:shd w:val="clear" w:color="auto" w:fill="FFFFFF"/>
          </w:rPr>
          <w:t xml:space="preserve">má minimální obsaditelnost 20 míst k sezení. </w:t>
        </w:r>
      </w:ins>
      <w:r w:rsidR="004A5DD0" w:rsidRPr="004A5DD0">
        <w:rPr>
          <w:rFonts w:ascii="Arial" w:hAnsi="Arial" w:cs="Arial"/>
          <w:bCs/>
          <w:shd w:val="clear" w:color="auto" w:fill="FFFFFF"/>
        </w:rPr>
        <w:t>Nízkopodlažnost vozidel provozovaných v </w:t>
      </w:r>
      <w:r w:rsidR="004A5DD0" w:rsidRPr="005178E9">
        <w:rPr>
          <w:rFonts w:ascii="Arial" w:hAnsi="Arial" w:cs="Arial"/>
          <w:bCs/>
          <w:shd w:val="clear" w:color="auto" w:fill="FFFFFF"/>
        </w:rPr>
        <w:t>systému VDV</w:t>
      </w:r>
      <w:r w:rsidR="004A5DD0" w:rsidRPr="00971D6F">
        <w:rPr>
          <w:rFonts w:ascii="Arial" w:hAnsi="Arial" w:cs="Arial"/>
          <w:bCs/>
          <w:shd w:val="clear" w:color="auto" w:fill="FFFFFF"/>
        </w:rPr>
        <w:t xml:space="preserve"> je definována N</w:t>
      </w:r>
      <w:r w:rsidR="004A5DD0" w:rsidRPr="009372C5">
        <w:rPr>
          <w:rFonts w:ascii="Arial" w:hAnsi="Arial" w:cs="Arial"/>
          <w:bCs/>
          <w:shd w:val="clear" w:color="auto" w:fill="FFFFFF"/>
        </w:rPr>
        <w:t>ařízením vlády č.</w:t>
      </w:r>
      <w:r w:rsidR="00172E70">
        <w:rPr>
          <w:rFonts w:ascii="Arial" w:hAnsi="Arial" w:cs="Arial"/>
          <w:bCs/>
          <w:shd w:val="clear" w:color="auto" w:fill="FFFFFF"/>
        </w:rPr>
        <w:t> </w:t>
      </w:r>
      <w:r w:rsidR="004A5DD0" w:rsidRPr="0035771E">
        <w:rPr>
          <w:rFonts w:ascii="Arial" w:hAnsi="Arial" w:cs="Arial"/>
          <w:bCs/>
          <w:shd w:val="clear" w:color="auto" w:fill="FFFFFF"/>
        </w:rPr>
        <w:t>63/</w:t>
      </w:r>
      <w:r w:rsidR="004A5DD0" w:rsidRPr="004A5DD0">
        <w:rPr>
          <w:rFonts w:ascii="Arial" w:hAnsi="Arial" w:cs="Arial"/>
          <w:bCs/>
          <w:shd w:val="clear" w:color="auto" w:fill="FFFFFF"/>
        </w:rPr>
        <w:t xml:space="preserve">2011 Sb. </w:t>
      </w:r>
      <w:r w:rsidR="004A5DD0"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1"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1"/>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2"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r w:rsidRPr="005D5A74">
              <w:t>Bystřicko a Velkomeziříčsko</w:t>
            </w:r>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6BCE8F13" w:rsidR="00593DEB" w:rsidRDefault="00593DEB" w:rsidP="005F32B2">
            <w:pPr>
              <w:spacing w:line="360" w:lineRule="auto"/>
              <w:jc w:val="both"/>
              <w:rPr>
                <w:rFonts w:cs="Arial"/>
                <w:bCs/>
                <w:shd w:val="clear" w:color="auto" w:fill="FFFFFF"/>
              </w:rPr>
            </w:pPr>
            <w:r w:rsidRPr="00F36A14">
              <w:t>5</w:t>
            </w:r>
            <w:r w:rsidR="0035219D">
              <w:t>3</w:t>
            </w:r>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6E53AE21" w:rsidR="00593DEB" w:rsidRDefault="0035219D" w:rsidP="005F32B2">
            <w:pPr>
              <w:spacing w:line="360" w:lineRule="auto"/>
              <w:jc w:val="both"/>
              <w:rPr>
                <w:rFonts w:cs="Arial"/>
                <w:bCs/>
                <w:shd w:val="clear" w:color="auto" w:fill="FFFFFF"/>
              </w:rPr>
            </w:pPr>
            <w:r>
              <w:t>46</w:t>
            </w:r>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r w:rsidRPr="005D5A74">
              <w:lastRenderedPageBreak/>
              <w:t>Moravskobud</w:t>
            </w:r>
            <w:r w:rsidR="000269F8">
              <w:t>ějovicko</w:t>
            </w:r>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1B4C2D4A" w:rsidR="00593DEB" w:rsidRDefault="00593DEB" w:rsidP="005F32B2">
            <w:pPr>
              <w:spacing w:line="360" w:lineRule="auto"/>
              <w:jc w:val="both"/>
              <w:rPr>
                <w:rFonts w:cs="Arial"/>
                <w:bCs/>
                <w:shd w:val="clear" w:color="auto" w:fill="FFFFFF"/>
              </w:rPr>
            </w:pPr>
            <w:r w:rsidRPr="00F36A14">
              <w:t>5</w:t>
            </w:r>
            <w:r w:rsidR="0035219D">
              <w:t>3</w:t>
            </w:r>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r w:rsidRPr="005D5A74">
              <w:t>Humpolecko</w:t>
            </w:r>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2"/>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35BA5531" w14:textId="197586F6" w:rsidR="003D0BAC" w:rsidRPr="00B93B97" w:rsidRDefault="00C11480" w:rsidP="003D0BA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3D0BAC" w:rsidRPr="00DE58FD">
        <w:rPr>
          <w:rFonts w:ascii="Arial" w:hAnsi="Arial" w:cs="Arial"/>
        </w:rPr>
        <w:t>Dopravce může oběh zajistit mimo přiřazené kategorie vozidla i vozidlem kategorie vyšší</w:t>
      </w:r>
      <w:r w:rsidR="009F6DAF">
        <w:rPr>
          <w:rFonts w:ascii="Arial" w:hAnsi="Arial" w:cs="Arial"/>
        </w:rPr>
        <w:t>.</w:t>
      </w: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34FBB2"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4D794F1D" w14:textId="37F10A7A" w:rsidR="00D8412A" w:rsidRPr="00456A0D" w:rsidRDefault="00B3671E" w:rsidP="008A6A34">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1A4BFDB" w14:textId="1F9278A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sidR="00807D11">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47411AE7"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5F32B2">
        <w:rPr>
          <w:rFonts w:ascii="Arial" w:eastAsia="Calibri" w:hAnsi="Arial" w:cs="Arial"/>
          <w:bCs/>
        </w:rPr>
        <w:t>, v případě provedení LE bude ofuk prostoru nástupu cestujících u předních dveří</w:t>
      </w:r>
      <w:r w:rsidR="00432E57">
        <w:rPr>
          <w:rFonts w:ascii="Arial" w:eastAsia="Calibri" w:hAnsi="Arial" w:cs="Arial"/>
          <w:bCs/>
        </w:rPr>
        <w:t>, nebo lze mít vyhřívání schodů či podlahy v nástupním prostoru</w:t>
      </w:r>
    </w:p>
    <w:p w14:paraId="69F0C21A" w14:textId="1479C361" w:rsidR="00B3671E" w:rsidRPr="008A6A34" w:rsidRDefault="00B3671E" w:rsidP="008A6A34">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D8412A">
        <w:rPr>
          <w:rFonts w:ascii="Arial" w:eastAsia="Calibri" w:hAnsi="Arial" w:cs="Arial"/>
          <w:bCs/>
        </w:rPr>
        <w:t xml:space="preserve"> nebo systémem sálavého topení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1E491271"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D8412A">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5370E100" w14:textId="6AE27ED2" w:rsidR="00536241" w:rsidRDefault="00B3072A"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00A66662">
        <w:rPr>
          <w:rStyle w:val="Siln"/>
          <w:rFonts w:ascii="Arial" w:eastAsia="Calibri" w:hAnsi="Arial" w:cs="Arial"/>
          <w:b w:val="0"/>
          <w:sz w:val="22"/>
          <w:szCs w:val="22"/>
          <w:lang w:eastAsia="en-US"/>
        </w:rPr>
        <w:t>; to neplatí</w:t>
      </w:r>
      <w:r w:rsidR="008A6A34" w:rsidRPr="008A6A34">
        <w:rPr>
          <w:rStyle w:val="Siln"/>
          <w:rFonts w:ascii="Arial" w:eastAsia="Calibri" w:hAnsi="Arial" w:cs="Arial"/>
          <w:b w:val="0"/>
          <w:sz w:val="22"/>
          <w:szCs w:val="22"/>
          <w:lang w:eastAsia="en-US"/>
        </w:rPr>
        <w:t xml:space="preserve"> </w:t>
      </w:r>
      <w:r w:rsidR="008A6A34">
        <w:rPr>
          <w:rStyle w:val="Siln"/>
          <w:rFonts w:ascii="Arial" w:eastAsia="Calibri" w:hAnsi="Arial" w:cs="Arial"/>
          <w:b w:val="0"/>
          <w:sz w:val="22"/>
          <w:szCs w:val="22"/>
          <w:lang w:eastAsia="en-US"/>
        </w:rPr>
        <w:t>pro kategorii malá vozidla, kde postačuje prostor pro umístění jednoho kočárku nebo vozíku pro invalidy, v tomto místě lze mít sklopné sedačky</w:t>
      </w:r>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lastRenderedPageBreak/>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74554759"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87177E">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512BDDA9"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w:t>
      </w:r>
      <w:r w:rsidRPr="00456A0D">
        <w:rPr>
          <w:rFonts w:ascii="Arial" w:eastAsia="Calibri" w:hAnsi="Arial" w:cs="Arial"/>
          <w:bCs/>
        </w:rPr>
        <w:lastRenderedPageBreak/>
        <w:t>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3" w:name="_Toc10991133"/>
      <w:r w:rsidRPr="00E5257F">
        <w:rPr>
          <w:rFonts w:ascii="Arial" w:hAnsi="Arial" w:cs="Arial"/>
          <w:color w:val="auto"/>
        </w:rPr>
        <w:t>Pohon (palivo)</w:t>
      </w:r>
      <w:bookmarkEnd w:id="3"/>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126A83D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432E57">
        <w:rPr>
          <w:rFonts w:ascii="Arial" w:hAnsi="Arial" w:cs="Arial"/>
          <w:bCs/>
          <w:shd w:val="clear" w:color="auto" w:fill="FFFFFF"/>
        </w:rPr>
        <w:t xml:space="preserve">kapitolou 5 </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lastRenderedPageBreak/>
        <w:t>Vozidla s přívěsným vozíkem</w:t>
      </w:r>
    </w:p>
    <w:p w14:paraId="2A41187D" w14:textId="5F10E536" w:rsidR="00432E57" w:rsidRDefault="00F0212A"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87177E">
        <w:rPr>
          <w:rFonts w:ascii="Arial" w:hAnsi="Arial" w:cs="Arial"/>
          <w:bCs/>
          <w:shd w:val="clear" w:color="auto" w:fill="FFFFFF"/>
        </w:rPr>
        <w:t>14</w:t>
      </w:r>
      <w:r w:rsidRPr="00456A0D">
        <w:rPr>
          <w:rFonts w:ascii="Arial" w:hAnsi="Arial" w:cs="Arial"/>
          <w:bCs/>
          <w:shd w:val="clear" w:color="auto" w:fill="FFFFFF"/>
        </w:rPr>
        <w:t xml:space="preserve"> jízdních kol</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r w:rsidRPr="00456A0D">
        <w:rPr>
          <w:rFonts w:ascii="Arial" w:hAnsi="Arial" w:cs="Arial"/>
          <w:bCs/>
          <w:shd w:val="clear" w:color="auto" w:fill="FFFFFF"/>
        </w:rPr>
        <w:t xml:space="preserve"> </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p>
    <w:p w14:paraId="1E55344D" w14:textId="77777777" w:rsidR="00432E57" w:rsidRPr="00456A0D" w:rsidRDefault="00432E57"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Přívěsný vozík musí být ho</w:t>
      </w:r>
      <w:r>
        <w:rPr>
          <w:rFonts w:ascii="Arial" w:hAnsi="Arial" w:cs="Arial"/>
          <w:bCs/>
          <w:shd w:val="clear" w:color="auto" w:fill="FFFFFF"/>
        </w:rPr>
        <w:t>mologován dle platných předpisů. Z</w:t>
      </w:r>
      <w:r w:rsidRPr="00456A0D">
        <w:rPr>
          <w:rFonts w:ascii="Arial" w:hAnsi="Arial" w:cs="Arial"/>
          <w:bCs/>
          <w:shd w:val="clear" w:color="auto" w:fill="FFFFFF"/>
        </w:rPr>
        <w:t>a splnění legislativních podmínek pro provoz na pozemních komunikacích ručí dopravce.</w:t>
      </w:r>
    </w:p>
    <w:p w14:paraId="1F468CA7" w14:textId="77777777" w:rsidR="00B412E5" w:rsidRPr="00456A0D" w:rsidRDefault="00B412E5" w:rsidP="00F0212A">
      <w:pPr>
        <w:spacing w:before="120" w:after="120" w:line="360" w:lineRule="auto"/>
        <w:ind w:firstLine="284"/>
        <w:jc w:val="both"/>
        <w:rPr>
          <w:rFonts w:ascii="Arial" w:hAnsi="Arial" w:cs="Arial"/>
          <w:bCs/>
          <w:shd w:val="clear" w:color="auto" w:fill="FFFFFF"/>
        </w:rPr>
      </w:pP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4" w:name="_Toc6386394"/>
      <w:r w:rsidRPr="00C73968">
        <w:rPr>
          <w:rFonts w:ascii="Arial" w:hAnsi="Arial" w:cs="Arial"/>
          <w:color w:val="auto"/>
        </w:rPr>
        <w:lastRenderedPageBreak/>
        <w:t>Všeobecné standardy vybavení vozidel</w:t>
      </w:r>
      <w:bookmarkEnd w:id="4"/>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5" w:name="_Ref481657917"/>
      <w:bookmarkStart w:id="6" w:name="_Toc6386395"/>
      <w:r w:rsidRPr="00FA2B9A">
        <w:rPr>
          <w:rFonts w:ascii="Arial" w:hAnsi="Arial" w:cs="Arial"/>
          <w:color w:val="auto"/>
        </w:rPr>
        <w:t>Elektronické informační panely</w:t>
      </w:r>
      <w:bookmarkEnd w:id="5"/>
      <w:r w:rsidRPr="00FA2B9A">
        <w:rPr>
          <w:rFonts w:ascii="Arial" w:hAnsi="Arial" w:cs="Arial"/>
          <w:color w:val="auto"/>
        </w:rPr>
        <w:t xml:space="preserve"> vnější</w:t>
      </w:r>
      <w:bookmarkEnd w:id="6"/>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7" w:name="_Toc6386396"/>
      <w:r w:rsidRPr="00FA2B9A">
        <w:rPr>
          <w:rStyle w:val="Siln"/>
          <w:rFonts w:ascii="Arial" w:hAnsi="Arial" w:cs="Arial"/>
          <w:b/>
          <w:bCs/>
          <w:color w:val="auto"/>
        </w:rPr>
        <w:t>Elektronický panel vnější přední</w:t>
      </w:r>
      <w:bookmarkEnd w:id="7"/>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2237B9DA"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49A172A" w14:textId="77777777" w:rsidR="00432E57" w:rsidRPr="00456A0D" w:rsidRDefault="00432E57" w:rsidP="00432E57">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8" w:name="_Toc6386397"/>
      <w:r w:rsidRPr="008F56D3">
        <w:rPr>
          <w:rFonts w:ascii="Arial" w:hAnsi="Arial" w:cs="Arial"/>
          <w:color w:val="auto"/>
        </w:rPr>
        <w:t>Elektronický panel vnější boční</w:t>
      </w:r>
      <w:bookmarkEnd w:id="8"/>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9" w:name="_Toc328101903"/>
      <w:bookmarkStart w:id="10" w:name="_Toc328127966"/>
      <w:bookmarkEnd w:id="9"/>
      <w:bookmarkEnd w:id="10"/>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1" w:name="_Toc328101904"/>
      <w:bookmarkStart w:id="12" w:name="_Toc328127967"/>
      <w:bookmarkEnd w:id="11"/>
      <w:bookmarkEnd w:id="12"/>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3" w:name="_Toc328101905"/>
      <w:bookmarkStart w:id="14" w:name="_Toc328127968"/>
      <w:bookmarkEnd w:id="13"/>
      <w:bookmarkEnd w:id="14"/>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5" w:name="_Toc328101906"/>
      <w:bookmarkStart w:id="16" w:name="_Toc328127969"/>
      <w:bookmarkEnd w:id="15"/>
      <w:bookmarkEnd w:id="16"/>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17" w:name="_Toc328101907"/>
      <w:bookmarkStart w:id="18" w:name="_Toc328127970"/>
      <w:bookmarkEnd w:id="17"/>
      <w:bookmarkEnd w:id="18"/>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19" w:name="_Toc328101908"/>
      <w:bookmarkStart w:id="20" w:name="_Toc328127971"/>
      <w:bookmarkEnd w:id="19"/>
      <w:bookmarkEnd w:id="20"/>
      <w:r w:rsidRPr="00456A0D">
        <w:rPr>
          <w:rFonts w:cs="Arial"/>
        </w:rPr>
        <w:t>Důležité nácestné zastávky (dle dohody s objednatelem)</w:t>
      </w:r>
      <w:bookmarkStart w:id="21" w:name="_Toc328101909"/>
      <w:bookmarkStart w:id="22" w:name="_Toc328127972"/>
      <w:bookmarkEnd w:id="21"/>
      <w:bookmarkEnd w:id="22"/>
    </w:p>
    <w:p w14:paraId="08E2EB9C" w14:textId="319F48D5" w:rsidR="007C314E" w:rsidRDefault="00F71280" w:rsidP="007C314E">
      <w:pPr>
        <w:pStyle w:val="Odstavecseseznamem"/>
        <w:numPr>
          <w:ilvl w:val="0"/>
          <w:numId w:val="4"/>
        </w:numPr>
        <w:autoSpaceDE w:val="0"/>
        <w:autoSpaceDN w:val="0"/>
        <w:adjustRightInd w:val="0"/>
        <w:spacing w:before="60" w:after="0" w:line="360" w:lineRule="auto"/>
        <w:contextualSpacing w:val="0"/>
        <w:jc w:val="both"/>
        <w:rPr>
          <w:rFonts w:cs="Arial"/>
        </w:rPr>
      </w:pPr>
      <w:bookmarkStart w:id="23" w:name="_Toc328101910"/>
      <w:bookmarkStart w:id="24" w:name="_Toc328127973"/>
      <w:bookmarkEnd w:id="23"/>
      <w:bookmarkEnd w:id="24"/>
      <w:r w:rsidRPr="00456A0D">
        <w:rPr>
          <w:rFonts w:cs="Arial"/>
        </w:rPr>
        <w:t>Zobrazení piktogramů (přestup na vlak, MHD, přeprava kol)</w:t>
      </w:r>
      <w:bookmarkStart w:id="25" w:name="_Toc328101911"/>
      <w:bookmarkStart w:id="26" w:name="_Toc328127974"/>
      <w:bookmarkEnd w:id="25"/>
      <w:bookmarkEnd w:id="26"/>
      <w:r w:rsidR="007C314E">
        <w:rPr>
          <w:rFonts w:cs="Arial"/>
        </w:rPr>
        <w:t>, piktogramy budou zobrazeny v pravém horním segmentu panelu za názvem cílové zastávky. V případě dlouhého názvu lze piktogram vypustit</w:t>
      </w:r>
    </w:p>
    <w:p w14:paraId="047569C9"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2767FAA5"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5B074F60" w14:textId="77777777" w:rsidR="007C314E" w:rsidRPr="004D7C93" w:rsidRDefault="007C314E" w:rsidP="007C314E">
      <w:pPr>
        <w:autoSpaceDE w:val="0"/>
        <w:autoSpaceDN w:val="0"/>
        <w:adjustRightInd w:val="0"/>
        <w:spacing w:before="60" w:after="0" w:line="360" w:lineRule="auto"/>
        <w:ind w:left="360"/>
        <w:jc w:val="both"/>
        <w:rPr>
          <w:rFonts w:ascii="Arial" w:hAnsi="Arial" w:cs="Arial"/>
        </w:rPr>
      </w:pPr>
      <w:r w:rsidRPr="004D7C93">
        <w:rPr>
          <w:rFonts w:ascii="Arial" w:hAnsi="Arial" w:cs="Arial"/>
        </w:rPr>
        <w:t>„Přes zastávky“</w:t>
      </w:r>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7" w:name="_Toc328101912"/>
      <w:bookmarkStart w:id="28" w:name="_Toc328127975"/>
      <w:bookmarkEnd w:id="27"/>
      <w:bookmarkEnd w:id="28"/>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29" w:name="_Toc6386398"/>
      <w:r w:rsidRPr="008F56D3">
        <w:rPr>
          <w:rFonts w:ascii="Arial" w:hAnsi="Arial" w:cs="Arial"/>
          <w:color w:val="auto"/>
        </w:rPr>
        <w:t>Elektronický panel vnější zadní</w:t>
      </w:r>
      <w:bookmarkEnd w:id="29"/>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0" w:name="_Ref481657946"/>
      <w:bookmarkStart w:id="31" w:name="_Toc6386399"/>
      <w:r w:rsidRPr="008F56D3">
        <w:rPr>
          <w:rFonts w:ascii="Arial" w:hAnsi="Arial" w:cs="Arial"/>
          <w:color w:val="auto"/>
        </w:rPr>
        <w:t>Elektronické informační a signalizační zařízení vnitřní</w:t>
      </w:r>
      <w:bookmarkEnd w:id="30"/>
      <w:bookmarkEnd w:id="31"/>
    </w:p>
    <w:p w14:paraId="443A6339" w14:textId="77777777" w:rsidR="00C54FA2" w:rsidRPr="008F56D3" w:rsidRDefault="00C54FA2" w:rsidP="008F56D3">
      <w:pPr>
        <w:pStyle w:val="Nadpis3"/>
        <w:rPr>
          <w:rFonts w:ascii="Arial" w:hAnsi="Arial" w:cs="Arial"/>
          <w:color w:val="auto"/>
        </w:rPr>
      </w:pPr>
      <w:bookmarkStart w:id="32" w:name="_Toc6386400"/>
      <w:r w:rsidRPr="008F56D3">
        <w:rPr>
          <w:rFonts w:ascii="Arial" w:hAnsi="Arial" w:cs="Arial"/>
          <w:color w:val="auto"/>
        </w:rPr>
        <w:t>Elektronické informační panely vnitřní</w:t>
      </w:r>
      <w:bookmarkEnd w:id="32"/>
    </w:p>
    <w:p w14:paraId="0EFD5255" w14:textId="254C40BA"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57315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lastRenderedPageBreak/>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056B4E8D" w14:textId="77777777" w:rsidR="007C314E" w:rsidRPr="00456A0D" w:rsidRDefault="00C54FA2" w:rsidP="007C314E">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7C314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 xml:space="preserve">Zařízení musí být umístěno ve vozidle tak, aby svým umístěním neovlivnilo rozhledové poměry řidiče. Zároveň nesmí svým svitem řidiče oslnit. Zařízení musí </w:t>
      </w:r>
      <w:r w:rsidRPr="00F22348">
        <w:rPr>
          <w:rFonts w:cs="Arial"/>
          <w:shd w:val="clear" w:color="auto" w:fill="FFFFFF"/>
        </w:rPr>
        <w:lastRenderedPageBreak/>
        <w:t>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Barva zobrazovaných znaků - červená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5540CF5E"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33" w:name="_Hlk61336975"/>
      <w:r w:rsidR="007C314E">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33"/>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4" w:name="_Toc6386401"/>
      <w:r w:rsidRPr="0018180D">
        <w:rPr>
          <w:rFonts w:ascii="Arial" w:hAnsi="Arial" w:cs="Arial"/>
          <w:color w:val="auto"/>
        </w:rPr>
        <w:t>Elektronický akustický informační systém</w:t>
      </w:r>
      <w:bookmarkEnd w:id="34"/>
      <w:r w:rsidRPr="0018180D">
        <w:rPr>
          <w:rFonts w:ascii="Arial" w:hAnsi="Arial" w:cs="Arial"/>
          <w:color w:val="auto"/>
        </w:rPr>
        <w:t xml:space="preserve"> </w:t>
      </w:r>
    </w:p>
    <w:p w14:paraId="3D5332DD" w14:textId="7285195A"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7C314E">
        <w:rPr>
          <w:rFonts w:ascii="Arial" w:hAnsi="Arial" w:cs="Arial"/>
          <w:shd w:val="clear" w:color="auto" w:fill="FFFFFF"/>
        </w:rPr>
        <w:t xml:space="preserve"> pomocí palubního počítače</w:t>
      </w:r>
      <w:r w:rsidR="007C314E" w:rsidRPr="00456A0D">
        <w:rPr>
          <w:rFonts w:ascii="Arial" w:hAnsi="Arial" w:cs="Arial"/>
          <w:shd w:val="clear" w:color="auto" w:fill="FFFFFF"/>
        </w:rPr>
        <w:t xml:space="preserve">. </w:t>
      </w:r>
      <w:r w:rsidR="007C314E">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xml:space="preserve"> Součástí elektronického akustického informačního systému je i informační systém pro nevidomé – vybavení vozidla přijímačem signálu z osobní vysílačky nevidomého a automatického nahlášení čísla linky a směru jízdy</w:t>
      </w:r>
      <w:r w:rsidR="007C314E">
        <w:rPr>
          <w:rFonts w:ascii="Arial" w:hAnsi="Arial" w:cs="Arial"/>
          <w:shd w:val="clear" w:color="auto" w:fill="FFFFFF"/>
        </w:rPr>
        <w:t xml:space="preserve"> a případně dalších dopravních informací</w:t>
      </w:r>
      <w:r w:rsidR="007C314E" w:rsidRPr="00456A0D">
        <w:rPr>
          <w:rFonts w:ascii="Arial" w:hAnsi="Arial" w:cs="Arial"/>
          <w:shd w:val="clear" w:color="auto" w:fill="FFFFFF"/>
        </w:rPr>
        <w:t>.</w:t>
      </w:r>
      <w:r w:rsidR="007C314E">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0C3F84EA" w14:textId="77777777" w:rsidR="007C314E" w:rsidRPr="00456A0D" w:rsidRDefault="00C54FA2" w:rsidP="007C314E">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7C314E">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5" w:name="_Toc6386402"/>
      <w:r w:rsidRPr="00515B7C">
        <w:rPr>
          <w:rFonts w:ascii="Arial" w:hAnsi="Arial" w:cs="Arial"/>
          <w:color w:val="auto"/>
        </w:rPr>
        <w:t>Signalizační zařízení uvnitř vozidla</w:t>
      </w:r>
      <w:bookmarkEnd w:id="35"/>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6" w:name="_Ref531858982"/>
      <w:bookmarkStart w:id="37" w:name="_Toc6386403"/>
      <w:r w:rsidRPr="00515B7C">
        <w:rPr>
          <w:rFonts w:ascii="Arial" w:hAnsi="Arial" w:cs="Arial"/>
          <w:color w:val="auto"/>
        </w:rPr>
        <w:t>Informační vitríny a informační materiály ve vozidle</w:t>
      </w:r>
      <w:bookmarkEnd w:id="36"/>
      <w:bookmarkEnd w:id="37"/>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38" w:name="_Toc6386404"/>
      <w:r w:rsidRPr="00515B7C">
        <w:rPr>
          <w:rFonts w:ascii="Arial" w:hAnsi="Arial" w:cs="Arial"/>
          <w:color w:val="auto"/>
        </w:rPr>
        <w:t>Vnější vzhled vozidel</w:t>
      </w:r>
      <w:bookmarkEnd w:id="38"/>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lastRenderedPageBreak/>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39" w:name="_Toc6386405"/>
      <w:r w:rsidRPr="005C69F5">
        <w:rPr>
          <w:rFonts w:ascii="Arial" w:hAnsi="Arial" w:cs="Arial"/>
          <w:color w:val="auto"/>
        </w:rPr>
        <w:t>Informační piktogramy na vnější straně vozidla a uvnitř vozidla</w:t>
      </w:r>
      <w:bookmarkEnd w:id="39"/>
    </w:p>
    <w:p w14:paraId="78DF3B1F" w14:textId="77777777" w:rsidR="00267E3D" w:rsidRPr="005C69F5" w:rsidRDefault="00267E3D" w:rsidP="005C69F5">
      <w:pPr>
        <w:pStyle w:val="Nadpis3"/>
        <w:rPr>
          <w:rFonts w:ascii="Arial" w:hAnsi="Arial" w:cs="Arial"/>
          <w:color w:val="auto"/>
        </w:rPr>
      </w:pPr>
      <w:bookmarkStart w:id="40" w:name="_Toc6386406"/>
      <w:r w:rsidRPr="005C69F5">
        <w:rPr>
          <w:rFonts w:ascii="Arial" w:hAnsi="Arial" w:cs="Arial"/>
          <w:color w:val="auto"/>
        </w:rPr>
        <w:t>Informační piktogramy na vnější straně vozidla</w:t>
      </w:r>
      <w:bookmarkEnd w:id="40"/>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1" w:name="_Toc6386407"/>
      <w:r w:rsidRPr="005C69F5">
        <w:rPr>
          <w:rFonts w:ascii="Arial" w:hAnsi="Arial" w:cs="Arial"/>
          <w:color w:val="auto"/>
        </w:rPr>
        <w:t>Informační piktogramy uvnitř vozidla</w:t>
      </w:r>
      <w:bookmarkEnd w:id="41"/>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42" w:name="_Toc6386408"/>
      <w:r w:rsidRPr="005C69F5">
        <w:rPr>
          <w:rFonts w:ascii="Arial" w:hAnsi="Arial" w:cs="Arial"/>
          <w:color w:val="auto"/>
        </w:rPr>
        <w:t>Příklady grafické podoby piktogramů</w:t>
      </w:r>
      <w:bookmarkEnd w:id="42"/>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3" w:name="_Toc6386409"/>
      <w:r w:rsidRPr="00724AE9">
        <w:rPr>
          <w:rFonts w:ascii="Arial" w:hAnsi="Arial" w:cs="Arial"/>
          <w:color w:val="auto"/>
        </w:rPr>
        <w:t>Přeprava osob se sníženou schopností pohybu a orientace, dětských kočárků a invalidních vozíků</w:t>
      </w:r>
      <w:bookmarkEnd w:id="43"/>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44" w:name="_Toc6386410"/>
      <w:r w:rsidRPr="00724AE9">
        <w:rPr>
          <w:rFonts w:ascii="Arial" w:hAnsi="Arial" w:cs="Arial"/>
          <w:color w:val="auto"/>
        </w:rPr>
        <w:t>Klimatická a světelná pohoda ve vozidlech</w:t>
      </w:r>
      <w:bookmarkEnd w:id="44"/>
    </w:p>
    <w:p w14:paraId="2CA6ED89" w14:textId="77777777" w:rsidR="004B6D3A" w:rsidRPr="00724AE9" w:rsidRDefault="004B6D3A" w:rsidP="00724AE9">
      <w:pPr>
        <w:pStyle w:val="Nadpis3"/>
        <w:rPr>
          <w:rFonts w:ascii="Arial" w:hAnsi="Arial" w:cs="Arial"/>
          <w:color w:val="auto"/>
        </w:rPr>
      </w:pPr>
      <w:bookmarkStart w:id="45" w:name="_Toc6386411"/>
      <w:r w:rsidRPr="00724AE9">
        <w:rPr>
          <w:rFonts w:ascii="Arial" w:hAnsi="Arial" w:cs="Arial"/>
          <w:color w:val="auto"/>
        </w:rPr>
        <w:t>Klimatická pohoda ve vozidlech</w:t>
      </w:r>
      <w:bookmarkEnd w:id="45"/>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46" w:name="_Toc6386412"/>
      <w:r w:rsidRPr="0022277F">
        <w:rPr>
          <w:rFonts w:ascii="Arial" w:hAnsi="Arial" w:cs="Arial"/>
          <w:color w:val="auto"/>
        </w:rPr>
        <w:t>Světelná pohoda ve vozidlech</w:t>
      </w:r>
      <w:bookmarkEnd w:id="46"/>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7" w:name="_Toc6386413"/>
      <w:r w:rsidRPr="00B717F0">
        <w:rPr>
          <w:rFonts w:ascii="Arial" w:hAnsi="Arial" w:cs="Arial"/>
          <w:color w:val="auto"/>
        </w:rPr>
        <w:t>Čistota vozidel</w:t>
      </w:r>
      <w:bookmarkEnd w:id="47"/>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8" w:name="_Toc6386414"/>
      <w:r w:rsidRPr="00B717F0">
        <w:rPr>
          <w:rFonts w:ascii="Arial" w:hAnsi="Arial" w:cs="Arial"/>
          <w:color w:val="auto"/>
        </w:rPr>
        <w:lastRenderedPageBreak/>
        <w:t>Technický stav a průměrné stáří vozidel</w:t>
      </w:r>
      <w:bookmarkEnd w:id="48"/>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35DF92B7" w:rsidR="00624AEC" w:rsidRDefault="007C314E" w:rsidP="00971D6F">
      <w:pPr>
        <w:spacing w:before="240" w:line="360" w:lineRule="auto"/>
        <w:jc w:val="both"/>
        <w:rPr>
          <w:rStyle w:val="Odkaznakoment"/>
          <w:rFonts w:ascii="Arial" w:hAnsi="Arial" w:cs="Arial"/>
          <w:sz w:val="22"/>
          <w:szCs w:val="22"/>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Pr>
          <w:rFonts w:ascii="Arial" w:hAnsi="Arial" w:cs="Arial"/>
        </w:rPr>
        <w:t xml:space="preserve"> </w:t>
      </w:r>
      <w:r w:rsidRPr="00456A0D">
        <w:rPr>
          <w:rFonts w:ascii="Arial" w:hAnsi="Arial" w:cs="Arial"/>
        </w:rPr>
        <w:t>nesmí být dle údajů zapsanýc</w:t>
      </w:r>
      <w:r>
        <w:rPr>
          <w:rFonts w:ascii="Arial" w:hAnsi="Arial" w:cs="Arial"/>
        </w:rPr>
        <w:t>h v technickém průkazu starší 15</w:t>
      </w:r>
      <w:r w:rsidRPr="00456A0D">
        <w:rPr>
          <w:rFonts w:ascii="Arial" w:hAnsi="Arial" w:cs="Arial"/>
        </w:rPr>
        <w:t xml:space="preserve"> let</w:t>
      </w:r>
      <w:r w:rsidR="00971D6F">
        <w:rPr>
          <w:rFonts w:ascii="Arial" w:hAnsi="Arial" w:cs="Arial"/>
          <w:bCs/>
          <w:shd w:val="clear" w:color="auto" w:fill="FFFFFF"/>
        </w:rPr>
        <w:t xml:space="preserve"> </w:t>
      </w:r>
      <w:r w:rsidR="00971D6F" w:rsidDel="00971D6F">
        <w:rPr>
          <w:rStyle w:val="Odkaznakoment"/>
        </w:rPr>
        <w:t xml:space="preserve"> </w:t>
      </w:r>
      <w:r w:rsidR="00DD79ED" w:rsidRPr="000909E8">
        <w:rPr>
          <w:rStyle w:val="Odkaznakoment"/>
          <w:rFonts w:ascii="Arial" w:hAnsi="Arial" w:cs="Arial"/>
          <w:sz w:val="22"/>
          <w:szCs w:val="22"/>
        </w:rPr>
        <w:t>Obnova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49" w:name="_Toc6386416"/>
      <w:r w:rsidRPr="00B717F0">
        <w:rPr>
          <w:rFonts w:ascii="Arial" w:hAnsi="Arial" w:cs="Arial"/>
          <w:color w:val="auto"/>
        </w:rPr>
        <w:t>STANDARD OZNAČENÍ, VYBAVENÍ A VZHLEDU ZASTÁVEK</w:t>
      </w:r>
      <w:bookmarkEnd w:id="49"/>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0" w:name="_Toc6386417"/>
      <w:r w:rsidRPr="00B717F0">
        <w:rPr>
          <w:rFonts w:ascii="Arial" w:hAnsi="Arial" w:cs="Arial"/>
          <w:color w:val="auto"/>
        </w:rPr>
        <w:t>Kategorie zastávek VDV</w:t>
      </w:r>
      <w:bookmarkEnd w:id="50"/>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1" w:name="_Toc6386418"/>
      <w:bookmarkStart w:id="52" w:name="_Ref61339396"/>
      <w:r w:rsidRPr="00B717F0">
        <w:rPr>
          <w:rFonts w:ascii="Arial" w:hAnsi="Arial" w:cs="Arial"/>
          <w:color w:val="auto"/>
        </w:rPr>
        <w:t>Značení a vybavení zastávek</w:t>
      </w:r>
      <w:bookmarkEnd w:id="51"/>
      <w:bookmarkEnd w:id="52"/>
    </w:p>
    <w:p w14:paraId="2FFA8450" w14:textId="185C94F4"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u IJ 4b, popřípadě IJ 4</w:t>
      </w:r>
      <w:r w:rsidR="00992A81">
        <w:rPr>
          <w:rFonts w:ascii="Arial" w:eastAsia="Calibri" w:hAnsi="Arial" w:cs="Arial"/>
        </w:rPr>
        <w:t>a</w:t>
      </w:r>
      <w:r w:rsidRPr="00B45AE0">
        <w:rPr>
          <w:rFonts w:ascii="Arial" w:eastAsia="Calibri" w:hAnsi="Arial" w:cs="Arial"/>
        </w:rPr>
        <w:t>), je dopravce povinen</w:t>
      </w:r>
      <w:del w:id="53" w:author="Autor">
        <w:r w:rsidRPr="00B45AE0" w:rsidDel="0010188C">
          <w:rPr>
            <w:rFonts w:ascii="Arial" w:eastAsia="Calibri" w:hAnsi="Arial" w:cs="Arial"/>
          </w:rPr>
          <w:delText xml:space="preserve"> osadit dopravní značku IJ 4b, popřípadě IJ 4</w:delText>
        </w:r>
        <w:r w:rsidR="00992A81" w:rsidDel="0010188C">
          <w:rPr>
            <w:rFonts w:ascii="Arial" w:eastAsia="Calibri" w:hAnsi="Arial" w:cs="Arial"/>
          </w:rPr>
          <w:delText>a</w:delText>
        </w:r>
        <w:r w:rsidRPr="00B45AE0" w:rsidDel="0010188C">
          <w:rPr>
            <w:rFonts w:ascii="Arial" w:eastAsia="Calibri" w:hAnsi="Arial" w:cs="Arial"/>
          </w:rPr>
          <w:delText xml:space="preserve"> a umístit na ní </w:delText>
        </w:r>
        <w:bookmarkStart w:id="54" w:name="_Hlk68702277"/>
        <w:r w:rsidRPr="00B45AE0" w:rsidDel="0010188C">
          <w:rPr>
            <w:rFonts w:ascii="Arial" w:eastAsia="Calibri" w:hAnsi="Arial" w:cs="Arial"/>
          </w:rPr>
          <w:delText>tabulky s dalšími dopravními informacemi pro zveřejňování jízdních řádů.</w:delText>
        </w:r>
      </w:del>
      <w:bookmarkEnd w:id="54"/>
      <w:ins w:id="55" w:author="Autor">
        <w:r w:rsidR="0010188C">
          <w:rPr>
            <w:rFonts w:ascii="Arial" w:eastAsia="Calibri" w:hAnsi="Arial" w:cs="Arial"/>
          </w:rPr>
          <w:t xml:space="preserve"> bez </w:t>
        </w:r>
        <w:r w:rsidR="0010188C" w:rsidRPr="0010188C">
          <w:rPr>
            <w:rFonts w:ascii="Arial" w:eastAsia="Calibri" w:hAnsi="Arial" w:cs="Arial"/>
          </w:rPr>
          <w:t>zbytečného odkladu informovat o této skutečnosti objednatele</w:t>
        </w:r>
        <w:r w:rsidR="0010188C">
          <w:rPr>
            <w:rFonts w:ascii="Arial" w:eastAsia="Calibri" w:hAnsi="Arial" w:cs="Arial"/>
          </w:rPr>
          <w:t xml:space="preserve">. </w:t>
        </w:r>
        <w:r w:rsidR="0010188C">
          <w:rPr>
            <w:rFonts w:ascii="Arial" w:eastAsia="Calibri" w:hAnsi="Arial" w:cs="Arial"/>
          </w:rPr>
          <w:lastRenderedPageBreak/>
          <w:t xml:space="preserve">Do doby umístění dopravní značky </w:t>
        </w:r>
        <w:r w:rsidR="0010188C" w:rsidRPr="00DC40D1">
          <w:rPr>
            <w:rFonts w:ascii="Arial" w:eastAsia="Calibri" w:hAnsi="Arial" w:cs="Arial"/>
          </w:rPr>
          <w:t>označující zastávkovou hranu</w:t>
        </w:r>
        <w:r w:rsidR="0010188C">
          <w:rPr>
            <w:rFonts w:ascii="Arial" w:eastAsia="Calibri" w:hAnsi="Arial" w:cs="Arial"/>
          </w:rPr>
          <w:t xml:space="preserve"> příslušným subjektem je dopravce povinen </w:t>
        </w:r>
        <w:r w:rsidR="0010188C" w:rsidRPr="00DC40D1">
          <w:rPr>
            <w:rFonts w:ascii="Arial" w:eastAsia="Calibri" w:hAnsi="Arial" w:cs="Arial"/>
          </w:rPr>
          <w:t xml:space="preserve">v místě zastávky </w:t>
        </w:r>
        <w:r w:rsidR="0010188C">
          <w:rPr>
            <w:rFonts w:ascii="Arial" w:eastAsia="Calibri" w:hAnsi="Arial" w:cs="Arial"/>
          </w:rPr>
          <w:t xml:space="preserve">umístit </w:t>
        </w:r>
        <w:r w:rsidR="0010188C" w:rsidRPr="0009686B">
          <w:rPr>
            <w:rFonts w:ascii="Arial" w:eastAsia="Calibri" w:hAnsi="Arial" w:cs="Arial"/>
          </w:rPr>
          <w:t>tabulky s dalšími dopravními informacemi pro zveřejňování jízdních řádů.</w:t>
        </w:r>
      </w:ins>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56" w:name="_Toc6386419"/>
      <w:r w:rsidRPr="00BB3F92">
        <w:rPr>
          <w:rFonts w:ascii="Arial" w:hAnsi="Arial" w:cs="Arial"/>
          <w:color w:val="auto"/>
        </w:rPr>
        <w:t>Zařízení pro zveřejňování jízdních řádů</w:t>
      </w:r>
      <w:bookmarkEnd w:id="56"/>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7" w:name="_Toc6386420"/>
      <w:r w:rsidRPr="00B717F0">
        <w:rPr>
          <w:rFonts w:ascii="Arial" w:hAnsi="Arial" w:cs="Arial"/>
          <w:color w:val="auto"/>
        </w:rPr>
        <w:t>Standardní rozmístění informací</w:t>
      </w:r>
      <w:bookmarkEnd w:id="57"/>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lastRenderedPageBreak/>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DF2893" w:rsidRDefault="00DF2893"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DF2893" w:rsidRDefault="00DF2893"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DF2893" w:rsidRDefault="00DF2893"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DF2893" w:rsidRDefault="00DF2893"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DF2893" w:rsidRDefault="00DF2893"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DF2893" w:rsidRDefault="00DF2893"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DF2893" w:rsidRDefault="00DF2893"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DF2893" w:rsidRDefault="00DF2893"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DF2893" w:rsidRDefault="00DF2893"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DF2893" w:rsidRDefault="00DF2893"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DF2893" w:rsidRDefault="00DF2893"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DF2893" w:rsidRDefault="00DF2893"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58" w:name="_Toc6386421"/>
      <w:r w:rsidRPr="00B717F0">
        <w:rPr>
          <w:rFonts w:ascii="Arial" w:hAnsi="Arial" w:cs="Arial"/>
          <w:color w:val="auto"/>
        </w:rPr>
        <w:t>Další povinnosti vlastníka zařízení pro zveřejňování jízdních řádů</w:t>
      </w:r>
      <w:bookmarkEnd w:id="58"/>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59" w:name="_Toc6386422"/>
      <w:r w:rsidRPr="00CE30BA">
        <w:rPr>
          <w:rFonts w:ascii="Arial" w:hAnsi="Arial" w:cs="Arial"/>
          <w:color w:val="auto"/>
        </w:rPr>
        <w:t>Tabulka s dalšími dopravními informacemi</w:t>
      </w:r>
      <w:bookmarkEnd w:id="59"/>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60" w:name="_Toc6386423"/>
      <w:r w:rsidRPr="00CE30BA">
        <w:rPr>
          <w:rFonts w:ascii="Arial" w:hAnsi="Arial" w:cs="Arial"/>
          <w:color w:val="auto"/>
        </w:rPr>
        <w:t>Tabulky s dalšími dopravními informacemi v zastávkách I. třídy</w:t>
      </w:r>
      <w:bookmarkEnd w:id="60"/>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 xml:space="preserve">být vytištěna na nereflexní bílé neprůhledné samolepící folii, buď vcelku, nebo po jednotlivých pásech. Samolepící folie musí splňovat požadavky na </w:t>
      </w:r>
      <w:r w:rsidRPr="00456A0D">
        <w:rPr>
          <w:rFonts w:ascii="Arial" w:hAnsi="Arial" w:cs="Arial"/>
        </w:rPr>
        <w:lastRenderedPageBreak/>
        <w:t>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1" w:name="_Toc6386424"/>
      <w:r w:rsidRPr="00F5040A">
        <w:rPr>
          <w:rFonts w:ascii="Arial" w:hAnsi="Arial" w:cs="Arial"/>
          <w:color w:val="auto"/>
        </w:rPr>
        <w:t>Tabulka s dalšími dopravními informacemi v zastávkách II. třídy</w:t>
      </w:r>
      <w:bookmarkEnd w:id="61"/>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62"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62"/>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63" w:name="_Toc6386425"/>
      <w:r w:rsidRPr="00F5040A">
        <w:rPr>
          <w:rFonts w:ascii="Arial" w:hAnsi="Arial" w:cs="Arial"/>
          <w:color w:val="auto"/>
        </w:rPr>
        <w:t>Označení zastávek</w:t>
      </w:r>
      <w:bookmarkEnd w:id="63"/>
    </w:p>
    <w:p w14:paraId="6C3C8760" w14:textId="77777777" w:rsidR="00D82402" w:rsidRPr="00F5040A" w:rsidRDefault="00D82402" w:rsidP="00F5040A">
      <w:pPr>
        <w:pStyle w:val="Nadpis3"/>
        <w:rPr>
          <w:rFonts w:ascii="Arial" w:hAnsi="Arial" w:cs="Arial"/>
          <w:color w:val="auto"/>
        </w:rPr>
      </w:pPr>
      <w:bookmarkStart w:id="64" w:name="_Toc6386426"/>
      <w:r w:rsidRPr="00F5040A">
        <w:rPr>
          <w:rFonts w:ascii="Arial" w:hAnsi="Arial" w:cs="Arial"/>
          <w:color w:val="auto"/>
        </w:rPr>
        <w:t>Zastávky skupiny A</w:t>
      </w:r>
      <w:bookmarkEnd w:id="64"/>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5" w:name="_Toc6386427"/>
      <w:r w:rsidRPr="00F5040A">
        <w:rPr>
          <w:rFonts w:ascii="Arial" w:hAnsi="Arial" w:cs="Arial"/>
          <w:color w:val="auto"/>
        </w:rPr>
        <w:lastRenderedPageBreak/>
        <w:t>Zastávky skupiny B – standard designu VDV</w:t>
      </w:r>
      <w:bookmarkEnd w:id="65"/>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6" w:name="_Toc6386428"/>
      <w:r w:rsidRPr="00F5040A">
        <w:rPr>
          <w:rFonts w:ascii="Arial" w:hAnsi="Arial" w:cs="Arial"/>
          <w:color w:val="auto"/>
        </w:rPr>
        <w:t>Vlastnictví zastávek VDV</w:t>
      </w:r>
      <w:bookmarkEnd w:id="66"/>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7" w:name="_Toc6386429"/>
      <w:bookmarkStart w:id="68" w:name="_Ref61339419"/>
      <w:r w:rsidRPr="00F5040A">
        <w:rPr>
          <w:rFonts w:ascii="Arial" w:hAnsi="Arial" w:cs="Arial"/>
          <w:color w:val="auto"/>
        </w:rPr>
        <w:t>Dočasné označování zastávek</w:t>
      </w:r>
      <w:bookmarkEnd w:id="67"/>
      <w:bookmarkEnd w:id="68"/>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69" w:name="_Toc6386430"/>
      <w:r w:rsidRPr="00F5040A">
        <w:rPr>
          <w:rFonts w:ascii="Arial" w:hAnsi="Arial" w:cs="Arial"/>
          <w:color w:val="auto"/>
        </w:rPr>
        <w:t>Pravidelná kontrola a údržba zastávek VDV</w:t>
      </w:r>
      <w:bookmarkEnd w:id="69"/>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w:t>
      </w:r>
      <w:r w:rsidRPr="00456A0D">
        <w:rPr>
          <w:rFonts w:ascii="Arial" w:eastAsia="Calibri" w:hAnsi="Arial" w:cs="Arial"/>
        </w:rPr>
        <w:lastRenderedPageBreak/>
        <w:t xml:space="preserve">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0" w:name="_Toc187136836"/>
      <w:bookmarkStart w:id="71"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0"/>
      <w:bookmarkEnd w:id="71"/>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72"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72"/>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3" w:name="_Toc6386434"/>
      <w:r w:rsidRPr="0023277E">
        <w:rPr>
          <w:rFonts w:ascii="Arial" w:hAnsi="Arial" w:cs="Arial"/>
          <w:color w:val="auto"/>
        </w:rPr>
        <w:t>Papírové jízdní doklady</w:t>
      </w:r>
      <w:bookmarkEnd w:id="73"/>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74" w:name="_Toc6386445"/>
      <w:r w:rsidRPr="0023277E">
        <w:rPr>
          <w:rFonts w:ascii="Arial" w:hAnsi="Arial" w:cs="Arial"/>
          <w:color w:val="auto"/>
        </w:rPr>
        <w:t>STANDARD DOPRAVNÍCH VÝKONŮ</w:t>
      </w:r>
      <w:bookmarkEnd w:id="74"/>
    </w:p>
    <w:p w14:paraId="1ECC6952" w14:textId="77777777" w:rsidR="00EA7200" w:rsidRPr="0023277E" w:rsidRDefault="00EA7200" w:rsidP="0023277E">
      <w:pPr>
        <w:pStyle w:val="Nadpis2"/>
        <w:rPr>
          <w:rFonts w:ascii="Arial" w:hAnsi="Arial" w:cs="Arial"/>
          <w:color w:val="auto"/>
        </w:rPr>
      </w:pPr>
      <w:bookmarkStart w:id="75" w:name="_Toc6386446"/>
      <w:r w:rsidRPr="0023277E">
        <w:rPr>
          <w:rFonts w:ascii="Arial" w:hAnsi="Arial" w:cs="Arial"/>
          <w:color w:val="auto"/>
        </w:rPr>
        <w:t>Zajištění dopravy dle jízdních řádů</w:t>
      </w:r>
      <w:bookmarkEnd w:id="75"/>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76" w:name="_Toc6386447"/>
      <w:r w:rsidRPr="0023277E">
        <w:rPr>
          <w:rFonts w:ascii="Arial" w:hAnsi="Arial" w:cs="Arial"/>
          <w:color w:val="auto"/>
        </w:rPr>
        <w:t>Přesnost a přistavování vozidel na zastávky</w:t>
      </w:r>
      <w:bookmarkEnd w:id="76"/>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77" w:name="_Toc6386448"/>
      <w:r w:rsidRPr="0023277E">
        <w:rPr>
          <w:rFonts w:ascii="Arial" w:hAnsi="Arial" w:cs="Arial"/>
          <w:color w:val="auto"/>
        </w:rPr>
        <w:lastRenderedPageBreak/>
        <w:t>Návaznost spojů</w:t>
      </w:r>
      <w:bookmarkEnd w:id="77"/>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78"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78"/>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79" w:name="_Toc6386453"/>
      <w:r w:rsidRPr="00D41CE6">
        <w:rPr>
          <w:rFonts w:ascii="Arial" w:hAnsi="Arial" w:cs="Arial"/>
          <w:color w:val="auto"/>
        </w:rPr>
        <w:t>Záznam o provozu vozidla</w:t>
      </w:r>
      <w:bookmarkEnd w:id="79"/>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80" w:name="_Ref459031527"/>
      <w:bookmarkStart w:id="81" w:name="_Toc460335159"/>
      <w:bookmarkStart w:id="82" w:name="_Toc6386457"/>
      <w:r w:rsidRPr="00D41CE6">
        <w:rPr>
          <w:rFonts w:ascii="Arial" w:hAnsi="Arial" w:cs="Arial"/>
          <w:color w:val="auto"/>
        </w:rPr>
        <w:t>Stanovení požadavků na zaměstnance dopravců přicházející do styku s cestující veřejností</w:t>
      </w:r>
      <w:bookmarkEnd w:id="80"/>
      <w:bookmarkEnd w:id="81"/>
      <w:bookmarkEnd w:id="82"/>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83" w:name="_Toc6386458"/>
      <w:r w:rsidRPr="00D41CE6">
        <w:rPr>
          <w:rFonts w:ascii="Arial" w:hAnsi="Arial" w:cs="Arial"/>
          <w:color w:val="auto"/>
        </w:rPr>
        <w:t>Požadavky na servisní personál dopravců</w:t>
      </w:r>
      <w:bookmarkEnd w:id="83"/>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84" w:name="_Toc6386459"/>
      <w:r w:rsidRPr="00D41CE6">
        <w:rPr>
          <w:rFonts w:ascii="Arial" w:hAnsi="Arial" w:cs="Arial"/>
          <w:color w:val="auto"/>
        </w:rPr>
        <w:lastRenderedPageBreak/>
        <w:t>Informační povinnosti dopravců</w:t>
      </w:r>
      <w:bookmarkEnd w:id="84"/>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85" w:name="_Toc6386460"/>
      <w:r w:rsidRPr="00D41CE6">
        <w:rPr>
          <w:rFonts w:ascii="Arial" w:hAnsi="Arial" w:cs="Arial"/>
          <w:color w:val="auto"/>
        </w:rPr>
        <w:t>Školení zaměstnanců dopravce</w:t>
      </w:r>
      <w:bookmarkEnd w:id="85"/>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86" w:name="_Toc6386461"/>
      <w:r w:rsidRPr="00D41CE6">
        <w:rPr>
          <w:rFonts w:ascii="Arial" w:hAnsi="Arial" w:cs="Arial"/>
          <w:color w:val="auto"/>
        </w:rPr>
        <w:t>STANDARD VÝLUK A OMEZENÍ DOPRAVY</w:t>
      </w:r>
      <w:bookmarkEnd w:id="86"/>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87" w:name="_Toc6386462"/>
      <w:r w:rsidRPr="00D41CE6">
        <w:rPr>
          <w:rFonts w:ascii="Arial" w:hAnsi="Arial" w:cs="Arial"/>
          <w:color w:val="auto"/>
        </w:rPr>
        <w:t>Výluky na železnici</w:t>
      </w:r>
      <w:bookmarkEnd w:id="87"/>
    </w:p>
    <w:p w14:paraId="29FA0A0F" w14:textId="77777777" w:rsidR="00494712" w:rsidRPr="00D41CE6" w:rsidRDefault="00494712" w:rsidP="00D41CE6">
      <w:pPr>
        <w:pStyle w:val="Nadpis3"/>
        <w:rPr>
          <w:rFonts w:ascii="Arial" w:hAnsi="Arial" w:cs="Arial"/>
          <w:color w:val="auto"/>
        </w:rPr>
      </w:pPr>
      <w:bookmarkStart w:id="88" w:name="_Toc6386463"/>
      <w:r w:rsidRPr="00D41CE6">
        <w:rPr>
          <w:rFonts w:ascii="Arial" w:hAnsi="Arial" w:cs="Arial"/>
          <w:color w:val="auto"/>
        </w:rPr>
        <w:t>Plánované výluky</w:t>
      </w:r>
      <w:bookmarkEnd w:id="88"/>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89" w:name="_Toc6386464"/>
      <w:r w:rsidRPr="00D41CE6">
        <w:rPr>
          <w:rFonts w:ascii="Arial" w:hAnsi="Arial" w:cs="Arial"/>
          <w:color w:val="auto"/>
        </w:rPr>
        <w:t>Neplánované výluky a jiná omezení dopravy</w:t>
      </w:r>
      <w:bookmarkEnd w:id="89"/>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90" w:name="_Toc6386465"/>
      <w:r w:rsidRPr="007A2A7C">
        <w:rPr>
          <w:rFonts w:ascii="Arial" w:hAnsi="Arial" w:cs="Arial"/>
          <w:color w:val="auto"/>
        </w:rPr>
        <w:t>Výluky na silničních komunikacích</w:t>
      </w:r>
      <w:bookmarkEnd w:id="90"/>
    </w:p>
    <w:p w14:paraId="706A6675" w14:textId="77777777" w:rsidR="00494712" w:rsidRPr="007A2A7C" w:rsidRDefault="00494712" w:rsidP="007A2A7C">
      <w:pPr>
        <w:pStyle w:val="Nadpis3"/>
        <w:rPr>
          <w:rFonts w:ascii="Arial" w:hAnsi="Arial" w:cs="Arial"/>
          <w:color w:val="auto"/>
        </w:rPr>
      </w:pPr>
      <w:bookmarkStart w:id="91" w:name="_Toc6386466"/>
      <w:r w:rsidRPr="007A2A7C">
        <w:rPr>
          <w:rFonts w:ascii="Arial" w:hAnsi="Arial" w:cs="Arial"/>
          <w:color w:val="auto"/>
        </w:rPr>
        <w:t>Rozsáhlé výluky se značným dopadem na dopravu</w:t>
      </w:r>
      <w:bookmarkEnd w:id="91"/>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úřadem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92" w:name="_Toc6386467"/>
      <w:r w:rsidRPr="007A2A7C">
        <w:rPr>
          <w:rFonts w:ascii="Arial" w:hAnsi="Arial" w:cs="Arial"/>
          <w:color w:val="auto"/>
        </w:rPr>
        <w:t>Drobné výluky s omezeným dopadem na dopravu</w:t>
      </w:r>
      <w:bookmarkEnd w:id="92"/>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93" w:name="_Toc6386468"/>
      <w:r w:rsidRPr="007A2A7C">
        <w:rPr>
          <w:rFonts w:ascii="Arial" w:hAnsi="Arial" w:cs="Arial"/>
          <w:color w:val="auto"/>
        </w:rPr>
        <w:t>Informování cestujících o výluce – uzavírce, objížďce</w:t>
      </w:r>
      <w:bookmarkEnd w:id="93"/>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94" w:name="_KONTROLA_DODRŽOVÁNÍ_PŘEDEPSANÝCH"/>
      <w:bookmarkStart w:id="95" w:name="_Toc6386469"/>
      <w:bookmarkStart w:id="96" w:name="_Ref61339787"/>
      <w:bookmarkEnd w:id="94"/>
      <w:r w:rsidRPr="007A2A7C">
        <w:rPr>
          <w:rFonts w:ascii="Arial" w:hAnsi="Arial" w:cs="Arial"/>
          <w:color w:val="auto"/>
        </w:rPr>
        <w:t>KONTROLA DODRŽOVÁNÍ PŘEDEPSANÝCH STANDARDŮ A ÚHRADA SANKCÍ</w:t>
      </w:r>
      <w:bookmarkEnd w:id="95"/>
      <w:bookmarkEnd w:id="96"/>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97" w:name="_Toc535324013"/>
      <w:bookmarkStart w:id="98" w:name="_Toc6386475"/>
      <w:bookmarkEnd w:id="97"/>
      <w:r w:rsidRPr="007A2A7C">
        <w:rPr>
          <w:rFonts w:ascii="Arial" w:hAnsi="Arial" w:cs="Arial"/>
          <w:color w:val="auto"/>
        </w:rPr>
        <w:t>Přepravní a tarifní kontrola ve vozidlech</w:t>
      </w:r>
      <w:bookmarkEnd w:id="98"/>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99" w:name="_Toc6386476"/>
      <w:r w:rsidRPr="00B00187">
        <w:rPr>
          <w:rFonts w:ascii="Arial" w:hAnsi="Arial" w:cs="Arial"/>
          <w:color w:val="auto"/>
        </w:rPr>
        <w:t>Kontroly vybavení zastávek a stanic</w:t>
      </w:r>
      <w:bookmarkEnd w:id="99"/>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100" w:name="_Toc6386478"/>
      <w:r w:rsidRPr="00B00187">
        <w:rPr>
          <w:rFonts w:ascii="Arial" w:hAnsi="Arial" w:cs="Arial"/>
          <w:color w:val="auto"/>
        </w:rPr>
        <w:t>Úhrada sankcí</w:t>
      </w:r>
      <w:bookmarkEnd w:id="100"/>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101" w:name="_Toc6386479"/>
      <w:r w:rsidRPr="006A5F99">
        <w:rPr>
          <w:rFonts w:ascii="Arial" w:hAnsi="Arial" w:cs="Arial"/>
          <w:color w:val="auto"/>
        </w:rPr>
        <w:lastRenderedPageBreak/>
        <w:t>Seznam příloh</w:t>
      </w:r>
      <w:bookmarkEnd w:id="101"/>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0041406" w:rsidR="00494712" w:rsidRDefault="00494712" w:rsidP="00494712">
      <w:pPr>
        <w:rPr>
          <w:rFonts w:ascii="Arial" w:hAnsi="Arial" w:cs="Arial"/>
        </w:rPr>
      </w:pPr>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8B38C" w14:textId="77777777" w:rsidR="00F61373" w:rsidRDefault="00F61373" w:rsidP="0025090D">
      <w:pPr>
        <w:spacing w:after="0" w:line="240" w:lineRule="auto"/>
      </w:pPr>
      <w:r>
        <w:separator/>
      </w:r>
    </w:p>
  </w:endnote>
  <w:endnote w:type="continuationSeparator" w:id="0">
    <w:p w14:paraId="5ABF698E" w14:textId="77777777" w:rsidR="00F61373" w:rsidRDefault="00F61373" w:rsidP="0025090D">
      <w:pPr>
        <w:spacing w:after="0" w:line="240" w:lineRule="auto"/>
      </w:pPr>
      <w:r>
        <w:continuationSeparator/>
      </w:r>
    </w:p>
  </w:endnote>
  <w:endnote w:type="continuationNotice" w:id="1">
    <w:p w14:paraId="70096BD3" w14:textId="77777777" w:rsidR="00F61373" w:rsidRDefault="00F613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18E9641E" w:rsidR="00DF2893" w:rsidRDefault="00DF2893">
        <w:pPr>
          <w:pStyle w:val="Zpat"/>
          <w:jc w:val="center"/>
        </w:pPr>
        <w:r>
          <w:fldChar w:fldCharType="begin"/>
        </w:r>
        <w:r>
          <w:instrText>PAGE   \* MERGEFORMAT</w:instrText>
        </w:r>
        <w:r>
          <w:fldChar w:fldCharType="separate"/>
        </w:r>
        <w:r w:rsidR="00397846">
          <w:rPr>
            <w:noProof/>
          </w:rPr>
          <w:t>2</w:t>
        </w:r>
        <w:r>
          <w:fldChar w:fldCharType="end"/>
        </w:r>
      </w:p>
    </w:sdtContent>
  </w:sdt>
  <w:p w14:paraId="379D489F" w14:textId="77777777" w:rsidR="00DF2893" w:rsidRDefault="00DF28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E2200" w14:textId="77777777" w:rsidR="00F61373" w:rsidRDefault="00F61373" w:rsidP="0025090D">
      <w:pPr>
        <w:spacing w:after="0" w:line="240" w:lineRule="auto"/>
      </w:pPr>
      <w:r>
        <w:separator/>
      </w:r>
    </w:p>
  </w:footnote>
  <w:footnote w:type="continuationSeparator" w:id="0">
    <w:p w14:paraId="35D4F030" w14:textId="77777777" w:rsidR="00F61373" w:rsidRDefault="00F61373" w:rsidP="0025090D">
      <w:pPr>
        <w:spacing w:after="0" w:line="240" w:lineRule="auto"/>
      </w:pPr>
      <w:r>
        <w:continuationSeparator/>
      </w:r>
    </w:p>
  </w:footnote>
  <w:footnote w:type="continuationNotice" w:id="1">
    <w:p w14:paraId="73E929E5" w14:textId="77777777" w:rsidR="00F61373" w:rsidRDefault="00F61373">
      <w:pPr>
        <w:spacing w:after="0" w:line="240" w:lineRule="auto"/>
      </w:pPr>
    </w:p>
  </w:footnote>
  <w:footnote w:id="2">
    <w:p w14:paraId="54AA12E3" w14:textId="77777777" w:rsidR="00DF2893" w:rsidRDefault="00DF2893" w:rsidP="00F0212A">
      <w:pPr>
        <w:pStyle w:val="Textpoznpodarou"/>
      </w:pPr>
      <w:r>
        <w:rPr>
          <w:rStyle w:val="Znakapoznpodarou"/>
        </w:rPr>
        <w:footnoteRef/>
      </w:r>
      <w:r>
        <w:t xml:space="preserve"> Určených pro nástup a výstup s jízdním kolem.</w:t>
      </w:r>
    </w:p>
  </w:footnote>
  <w:footnote w:id="3">
    <w:p w14:paraId="3FCFBE10" w14:textId="77777777" w:rsidR="00DF2893" w:rsidRDefault="00DF2893" w:rsidP="00F71280">
      <w:pPr>
        <w:pStyle w:val="Textpoznpodarou"/>
      </w:pPr>
      <w:r>
        <w:rPr>
          <w:rStyle w:val="Znakapoznpodarou"/>
        </w:rPr>
        <w:footnoteRef/>
      </w:r>
      <w:r>
        <w:t xml:space="preserve"> Ve směru jízdy vozidla.</w:t>
      </w:r>
    </w:p>
  </w:footnote>
  <w:footnote w:id="4">
    <w:p w14:paraId="6CD7B73A" w14:textId="292C27F6" w:rsidR="00DF2893" w:rsidRDefault="00DF2893">
      <w:pPr>
        <w:pStyle w:val="Textpoznpodarou"/>
      </w:pPr>
      <w:r>
        <w:rPr>
          <w:rStyle w:val="Znakapoznpodarou"/>
        </w:rPr>
        <w:footnoteRef/>
      </w:r>
      <w:r>
        <w:t xml:space="preserve"> Grafický manuál VDV je přílohou č. 1 TPS VDV</w:t>
      </w:r>
    </w:p>
  </w:footnote>
  <w:footnote w:id="5">
    <w:p w14:paraId="5D1D0610" w14:textId="0EDC543B" w:rsidR="00DF2893" w:rsidRDefault="00DF2893">
      <w:pPr>
        <w:pStyle w:val="Textpoznpodarou"/>
      </w:pPr>
      <w:r>
        <w:rPr>
          <w:rStyle w:val="Znakapoznpodarou"/>
        </w:rPr>
        <w:footnoteRef/>
      </w:r>
      <w:r>
        <w:t xml:space="preserve"> Grafický manuál je přílohou č. 1 TPS VDV</w:t>
      </w:r>
    </w:p>
  </w:footnote>
  <w:footnote w:id="6">
    <w:p w14:paraId="29773F48" w14:textId="34A8776B" w:rsidR="00DF2893" w:rsidRDefault="00DF2893" w:rsidP="00267E3D">
      <w:pPr>
        <w:pStyle w:val="Textpoznpodarou"/>
      </w:pPr>
      <w:r>
        <w:rPr>
          <w:rStyle w:val="Znakapoznpodarou"/>
        </w:rPr>
        <w:footnoteRef/>
      </w:r>
      <w:r>
        <w:t xml:space="preserve"> Ve smyslu zákona č. 111/1994 Sb., § 18 odst. 1 písm. e).</w:t>
      </w:r>
    </w:p>
  </w:footnote>
  <w:footnote w:id="7">
    <w:p w14:paraId="5EC37383" w14:textId="77777777" w:rsidR="00DF2893" w:rsidRDefault="00DF2893" w:rsidP="00267E3D">
      <w:pPr>
        <w:pStyle w:val="Textpoznpodarou"/>
      </w:pPr>
      <w:r>
        <w:rPr>
          <w:rStyle w:val="Znakapoznpodarou"/>
        </w:rPr>
        <w:footnoteRef/>
      </w:r>
      <w:r>
        <w:t xml:space="preserve"> Stanoveno ve směru jízdy vozidla.</w:t>
      </w:r>
    </w:p>
  </w:footnote>
  <w:footnote w:id="8">
    <w:p w14:paraId="24D5365A" w14:textId="77777777" w:rsidR="00DF2893" w:rsidRDefault="00DF2893"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DF2893" w:rsidRDefault="00DF2893"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DF2893" w:rsidRDefault="00DF2893"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DF2893" w:rsidRDefault="00DF2893" w:rsidP="00D82402">
      <w:pPr>
        <w:pStyle w:val="Textpoznpodarou"/>
      </w:pPr>
      <w:r>
        <w:rPr>
          <w:rStyle w:val="Znakapoznpodarou"/>
        </w:rPr>
        <w:footnoteRef/>
      </w:r>
      <w:r>
        <w:t xml:space="preserve"> V podobě, kterou dodá objednatel.</w:t>
      </w:r>
    </w:p>
  </w:footnote>
  <w:footnote w:id="12">
    <w:p w14:paraId="58C123F9" w14:textId="77777777" w:rsidR="00DF2893" w:rsidRDefault="00DF2893" w:rsidP="00D82402">
      <w:pPr>
        <w:pStyle w:val="Textpoznpodarou"/>
      </w:pPr>
      <w:r>
        <w:rPr>
          <w:rStyle w:val="Znakapoznpodarou"/>
        </w:rPr>
        <w:footnoteRef/>
      </w:r>
      <w:r>
        <w:t xml:space="preserve"> Tabulka standardizovaných rozměrů i vzhledu.</w:t>
      </w:r>
    </w:p>
  </w:footnote>
  <w:footnote w:id="13">
    <w:p w14:paraId="048DF515" w14:textId="68928B07" w:rsidR="00DF2893" w:rsidRDefault="00DF2893" w:rsidP="00D82402">
      <w:pPr>
        <w:pStyle w:val="Textpoznpodarou"/>
      </w:pPr>
      <w:r>
        <w:rPr>
          <w:rStyle w:val="Znakapoznpodarou"/>
        </w:rPr>
        <w:footnoteRef/>
      </w:r>
      <w:r>
        <w:t xml:space="preserve"> Grafický manuál VDV je přílohou č. 1 TPS VDV.</w:t>
      </w:r>
    </w:p>
  </w:footnote>
  <w:footnote w:id="14">
    <w:p w14:paraId="74E0C0AE" w14:textId="77777777" w:rsidR="00DF2893" w:rsidRDefault="00DF2893" w:rsidP="00D82402">
      <w:pPr>
        <w:pStyle w:val="Textpoznpodarou"/>
      </w:pPr>
      <w:r>
        <w:rPr>
          <w:rStyle w:val="Znakapoznpodarou"/>
        </w:rPr>
        <w:footnoteRef/>
      </w:r>
      <w:r>
        <w:t xml:space="preserve"> VLD a MHD.</w:t>
      </w:r>
    </w:p>
  </w:footnote>
  <w:footnote w:id="15">
    <w:p w14:paraId="6D4CB79D" w14:textId="371E1B4C" w:rsidR="00DF2893" w:rsidRDefault="00DF2893" w:rsidP="00D82402">
      <w:pPr>
        <w:pStyle w:val="Textpoznpodarou"/>
      </w:pPr>
      <w:r>
        <w:rPr>
          <w:rStyle w:val="Znakapoznpodarou"/>
        </w:rPr>
        <w:footnoteRef/>
      </w:r>
      <w:r>
        <w:t xml:space="preserve"> Grafický manuál VDV je přílohou č. 1 TPS VDV.</w:t>
      </w:r>
    </w:p>
  </w:footnote>
  <w:footnote w:id="16">
    <w:p w14:paraId="332CEB29" w14:textId="77777777" w:rsidR="00DF2893" w:rsidRDefault="00DF2893"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DF2893" w:rsidRDefault="00DF2893" w:rsidP="00734668">
      <w:pPr>
        <w:pStyle w:val="Textpoznpodarou"/>
      </w:pPr>
      <w:r>
        <w:rPr>
          <w:rStyle w:val="Znakapoznpodarou"/>
        </w:rPr>
        <w:footnoteRef/>
      </w:r>
      <w:r>
        <w:t xml:space="preserve"> Vyhláška o jízdních řádech veřejné linkové dopravy.</w:t>
      </w:r>
    </w:p>
  </w:footnote>
  <w:footnote w:id="18">
    <w:p w14:paraId="464F5EC9" w14:textId="678FA4F3" w:rsidR="00DF2893" w:rsidRDefault="00DF2893"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DF2893" w:rsidRDefault="00DF2893" w:rsidP="00494712">
      <w:pPr>
        <w:pStyle w:val="Textpoznpodarou"/>
      </w:pPr>
      <w:r>
        <w:rPr>
          <w:rStyle w:val="Znakapoznpodarou"/>
        </w:rPr>
        <w:footnoteRef/>
      </w:r>
      <w:r>
        <w:t xml:space="preserve"> Příslušné regionální oblasti – krajský objednatel</w:t>
      </w:r>
    </w:p>
  </w:footnote>
  <w:footnote w:id="20">
    <w:p w14:paraId="12E5C8AF" w14:textId="0CB7DD84" w:rsidR="00DF2893" w:rsidRDefault="00DF2893"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65405"/>
    <w:rsid w:val="000677FE"/>
    <w:rsid w:val="00073B76"/>
    <w:rsid w:val="00087CC6"/>
    <w:rsid w:val="000909E8"/>
    <w:rsid w:val="000977CD"/>
    <w:rsid w:val="000A039C"/>
    <w:rsid w:val="000A3D40"/>
    <w:rsid w:val="000B4743"/>
    <w:rsid w:val="000B49D5"/>
    <w:rsid w:val="000C54CD"/>
    <w:rsid w:val="000D2FCF"/>
    <w:rsid w:val="000D7147"/>
    <w:rsid w:val="000E0F97"/>
    <w:rsid w:val="000E53D5"/>
    <w:rsid w:val="0010188C"/>
    <w:rsid w:val="00111C3C"/>
    <w:rsid w:val="00115CAE"/>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C1117"/>
    <w:rsid w:val="001D0372"/>
    <w:rsid w:val="001D4884"/>
    <w:rsid w:val="001E69C6"/>
    <w:rsid w:val="001F18E5"/>
    <w:rsid w:val="00201FCB"/>
    <w:rsid w:val="00215FBE"/>
    <w:rsid w:val="0022277F"/>
    <w:rsid w:val="0023277E"/>
    <w:rsid w:val="00236D88"/>
    <w:rsid w:val="00245D1E"/>
    <w:rsid w:val="0025090D"/>
    <w:rsid w:val="00252B18"/>
    <w:rsid w:val="002670C4"/>
    <w:rsid w:val="00267E3D"/>
    <w:rsid w:val="00275940"/>
    <w:rsid w:val="00284DA6"/>
    <w:rsid w:val="00291415"/>
    <w:rsid w:val="002A03E0"/>
    <w:rsid w:val="002A0FB8"/>
    <w:rsid w:val="002B0299"/>
    <w:rsid w:val="002B5904"/>
    <w:rsid w:val="002B644C"/>
    <w:rsid w:val="002B6EB9"/>
    <w:rsid w:val="002B7E35"/>
    <w:rsid w:val="002C266A"/>
    <w:rsid w:val="002D26B5"/>
    <w:rsid w:val="002D5157"/>
    <w:rsid w:val="002D5A58"/>
    <w:rsid w:val="002D5B01"/>
    <w:rsid w:val="002E1628"/>
    <w:rsid w:val="002E1AC9"/>
    <w:rsid w:val="002E1BDD"/>
    <w:rsid w:val="002E42B7"/>
    <w:rsid w:val="002E54DD"/>
    <w:rsid w:val="002E553F"/>
    <w:rsid w:val="002E7C6E"/>
    <w:rsid w:val="002F53F8"/>
    <w:rsid w:val="002F5F06"/>
    <w:rsid w:val="003034F8"/>
    <w:rsid w:val="00313F7D"/>
    <w:rsid w:val="00314EA8"/>
    <w:rsid w:val="003277BB"/>
    <w:rsid w:val="00332B07"/>
    <w:rsid w:val="003339DC"/>
    <w:rsid w:val="00333EE1"/>
    <w:rsid w:val="0033522D"/>
    <w:rsid w:val="0035219D"/>
    <w:rsid w:val="0035771E"/>
    <w:rsid w:val="00357F85"/>
    <w:rsid w:val="00363713"/>
    <w:rsid w:val="003649AA"/>
    <w:rsid w:val="00364ACB"/>
    <w:rsid w:val="003654C8"/>
    <w:rsid w:val="0036586C"/>
    <w:rsid w:val="0039269A"/>
    <w:rsid w:val="00397846"/>
    <w:rsid w:val="003A244E"/>
    <w:rsid w:val="003A5B85"/>
    <w:rsid w:val="003A6D31"/>
    <w:rsid w:val="003B3AA1"/>
    <w:rsid w:val="003C0880"/>
    <w:rsid w:val="003C10E3"/>
    <w:rsid w:val="003C2ADA"/>
    <w:rsid w:val="003C5E5F"/>
    <w:rsid w:val="003C66DC"/>
    <w:rsid w:val="003D0BAC"/>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259B9"/>
    <w:rsid w:val="00430D56"/>
    <w:rsid w:val="00432E57"/>
    <w:rsid w:val="00434E47"/>
    <w:rsid w:val="0043779E"/>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26D61"/>
    <w:rsid w:val="005349E0"/>
    <w:rsid w:val="005350A5"/>
    <w:rsid w:val="00536241"/>
    <w:rsid w:val="00541C97"/>
    <w:rsid w:val="0055213C"/>
    <w:rsid w:val="00563D7D"/>
    <w:rsid w:val="00567980"/>
    <w:rsid w:val="00567C09"/>
    <w:rsid w:val="00570B41"/>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2BAE"/>
    <w:rsid w:val="005E51EB"/>
    <w:rsid w:val="005E5D12"/>
    <w:rsid w:val="005F32B2"/>
    <w:rsid w:val="005F4845"/>
    <w:rsid w:val="005F5282"/>
    <w:rsid w:val="005F60CE"/>
    <w:rsid w:val="005F6CDF"/>
    <w:rsid w:val="0060009F"/>
    <w:rsid w:val="006016DC"/>
    <w:rsid w:val="0060293A"/>
    <w:rsid w:val="006052D6"/>
    <w:rsid w:val="0060665A"/>
    <w:rsid w:val="00611F86"/>
    <w:rsid w:val="0061266B"/>
    <w:rsid w:val="00616385"/>
    <w:rsid w:val="00621985"/>
    <w:rsid w:val="00624AEC"/>
    <w:rsid w:val="00624FB8"/>
    <w:rsid w:val="00631F4E"/>
    <w:rsid w:val="0064202A"/>
    <w:rsid w:val="00647688"/>
    <w:rsid w:val="0064772F"/>
    <w:rsid w:val="006478C1"/>
    <w:rsid w:val="006664A6"/>
    <w:rsid w:val="00667B06"/>
    <w:rsid w:val="00667DB8"/>
    <w:rsid w:val="006725E4"/>
    <w:rsid w:val="00673E36"/>
    <w:rsid w:val="0067756A"/>
    <w:rsid w:val="00685AEB"/>
    <w:rsid w:val="006860CA"/>
    <w:rsid w:val="00690194"/>
    <w:rsid w:val="006A1389"/>
    <w:rsid w:val="006A4D0D"/>
    <w:rsid w:val="006A5F99"/>
    <w:rsid w:val="006A7FB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406D5"/>
    <w:rsid w:val="00750605"/>
    <w:rsid w:val="007633BA"/>
    <w:rsid w:val="00787DB7"/>
    <w:rsid w:val="00792D31"/>
    <w:rsid w:val="0079739E"/>
    <w:rsid w:val="007A0DFD"/>
    <w:rsid w:val="007A2A7C"/>
    <w:rsid w:val="007B19DB"/>
    <w:rsid w:val="007B6ABE"/>
    <w:rsid w:val="007C13AF"/>
    <w:rsid w:val="007C314E"/>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67245"/>
    <w:rsid w:val="0087177E"/>
    <w:rsid w:val="00872828"/>
    <w:rsid w:val="0087394C"/>
    <w:rsid w:val="0088091B"/>
    <w:rsid w:val="008809A0"/>
    <w:rsid w:val="008842A5"/>
    <w:rsid w:val="0088449C"/>
    <w:rsid w:val="008850B8"/>
    <w:rsid w:val="00885192"/>
    <w:rsid w:val="00885E8E"/>
    <w:rsid w:val="008934FA"/>
    <w:rsid w:val="00895318"/>
    <w:rsid w:val="008A2FB1"/>
    <w:rsid w:val="008A6A34"/>
    <w:rsid w:val="008B7A53"/>
    <w:rsid w:val="008D28A0"/>
    <w:rsid w:val="008D5924"/>
    <w:rsid w:val="008E6855"/>
    <w:rsid w:val="008E6A64"/>
    <w:rsid w:val="008E7C96"/>
    <w:rsid w:val="008F1819"/>
    <w:rsid w:val="008F56D3"/>
    <w:rsid w:val="008F6D24"/>
    <w:rsid w:val="00901FB5"/>
    <w:rsid w:val="00904537"/>
    <w:rsid w:val="009047ED"/>
    <w:rsid w:val="00907049"/>
    <w:rsid w:val="00910DAD"/>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95445"/>
    <w:rsid w:val="009A63EE"/>
    <w:rsid w:val="009B7CF1"/>
    <w:rsid w:val="009D4D79"/>
    <w:rsid w:val="009D7503"/>
    <w:rsid w:val="009D770C"/>
    <w:rsid w:val="009E01A1"/>
    <w:rsid w:val="009E2261"/>
    <w:rsid w:val="009E2908"/>
    <w:rsid w:val="009F06D8"/>
    <w:rsid w:val="009F6DAF"/>
    <w:rsid w:val="00A00215"/>
    <w:rsid w:val="00A0548A"/>
    <w:rsid w:val="00A117FD"/>
    <w:rsid w:val="00A14683"/>
    <w:rsid w:val="00A15B5D"/>
    <w:rsid w:val="00A21279"/>
    <w:rsid w:val="00A25784"/>
    <w:rsid w:val="00A27259"/>
    <w:rsid w:val="00A324E5"/>
    <w:rsid w:val="00A425D5"/>
    <w:rsid w:val="00A4484E"/>
    <w:rsid w:val="00A45057"/>
    <w:rsid w:val="00A54111"/>
    <w:rsid w:val="00A56040"/>
    <w:rsid w:val="00A57011"/>
    <w:rsid w:val="00A60A2A"/>
    <w:rsid w:val="00A6130B"/>
    <w:rsid w:val="00A6188F"/>
    <w:rsid w:val="00A66662"/>
    <w:rsid w:val="00A67832"/>
    <w:rsid w:val="00A701D3"/>
    <w:rsid w:val="00A72805"/>
    <w:rsid w:val="00A80896"/>
    <w:rsid w:val="00A8661F"/>
    <w:rsid w:val="00A94148"/>
    <w:rsid w:val="00A97FA3"/>
    <w:rsid w:val="00AB6EEB"/>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5023"/>
    <w:rsid w:val="00BA2510"/>
    <w:rsid w:val="00BB3068"/>
    <w:rsid w:val="00BB3F92"/>
    <w:rsid w:val="00BC091D"/>
    <w:rsid w:val="00BD1F90"/>
    <w:rsid w:val="00BD65F6"/>
    <w:rsid w:val="00BE1201"/>
    <w:rsid w:val="00BE3A8B"/>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408DB"/>
    <w:rsid w:val="00D41CE6"/>
    <w:rsid w:val="00D47F7F"/>
    <w:rsid w:val="00D50772"/>
    <w:rsid w:val="00D6493F"/>
    <w:rsid w:val="00D70315"/>
    <w:rsid w:val="00D738D2"/>
    <w:rsid w:val="00D82402"/>
    <w:rsid w:val="00D8412A"/>
    <w:rsid w:val="00D871B6"/>
    <w:rsid w:val="00D87FD3"/>
    <w:rsid w:val="00D91555"/>
    <w:rsid w:val="00DA0EA6"/>
    <w:rsid w:val="00DA2DAB"/>
    <w:rsid w:val="00DA3356"/>
    <w:rsid w:val="00DA47AB"/>
    <w:rsid w:val="00DB2C7B"/>
    <w:rsid w:val="00DB3F70"/>
    <w:rsid w:val="00DC2766"/>
    <w:rsid w:val="00DD2D77"/>
    <w:rsid w:val="00DD79ED"/>
    <w:rsid w:val="00DE3F6F"/>
    <w:rsid w:val="00DF2893"/>
    <w:rsid w:val="00DF6C89"/>
    <w:rsid w:val="00E0616A"/>
    <w:rsid w:val="00E12BC9"/>
    <w:rsid w:val="00E161B8"/>
    <w:rsid w:val="00E207B3"/>
    <w:rsid w:val="00E20C7D"/>
    <w:rsid w:val="00E211B1"/>
    <w:rsid w:val="00E3291D"/>
    <w:rsid w:val="00E34CA4"/>
    <w:rsid w:val="00E40C98"/>
    <w:rsid w:val="00E413ED"/>
    <w:rsid w:val="00E44204"/>
    <w:rsid w:val="00E50055"/>
    <w:rsid w:val="00E5257F"/>
    <w:rsid w:val="00E616DA"/>
    <w:rsid w:val="00E746AD"/>
    <w:rsid w:val="00E778E0"/>
    <w:rsid w:val="00E908E2"/>
    <w:rsid w:val="00E93EB6"/>
    <w:rsid w:val="00E95F43"/>
    <w:rsid w:val="00EA1B9D"/>
    <w:rsid w:val="00EA1D1B"/>
    <w:rsid w:val="00EA26E6"/>
    <w:rsid w:val="00EA716B"/>
    <w:rsid w:val="00EA7200"/>
    <w:rsid w:val="00EB1F74"/>
    <w:rsid w:val="00EC1CC7"/>
    <w:rsid w:val="00EE386C"/>
    <w:rsid w:val="00EF480F"/>
    <w:rsid w:val="00F004E4"/>
    <w:rsid w:val="00F0212A"/>
    <w:rsid w:val="00F0319B"/>
    <w:rsid w:val="00F21882"/>
    <w:rsid w:val="00F22348"/>
    <w:rsid w:val="00F22510"/>
    <w:rsid w:val="00F244C0"/>
    <w:rsid w:val="00F328B9"/>
    <w:rsid w:val="00F5040A"/>
    <w:rsid w:val="00F53CAE"/>
    <w:rsid w:val="00F57AA8"/>
    <w:rsid w:val="00F61373"/>
    <w:rsid w:val="00F6351B"/>
    <w:rsid w:val="00F65F07"/>
    <w:rsid w:val="00F71280"/>
    <w:rsid w:val="00F7589F"/>
    <w:rsid w:val="00F77F61"/>
    <w:rsid w:val="00F9066B"/>
    <w:rsid w:val="00F952DC"/>
    <w:rsid w:val="00F977E1"/>
    <w:rsid w:val="00FA2B9A"/>
    <w:rsid w:val="00FB0FAC"/>
    <w:rsid w:val="00FB1553"/>
    <w:rsid w:val="00FB4093"/>
    <w:rsid w:val="00FE078E"/>
    <w:rsid w:val="00FE17E4"/>
    <w:rsid w:val="00FE636A"/>
    <w:rsid w:val="00FE65B2"/>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41012">
      <w:bodyDiv w:val="1"/>
      <w:marLeft w:val="0"/>
      <w:marRight w:val="0"/>
      <w:marTop w:val="0"/>
      <w:marBottom w:val="0"/>
      <w:divBdr>
        <w:top w:val="none" w:sz="0" w:space="0" w:color="auto"/>
        <w:left w:val="none" w:sz="0" w:space="0" w:color="auto"/>
        <w:bottom w:val="none" w:sz="0" w:space="0" w:color="auto"/>
        <w:right w:val="none" w:sz="0" w:space="0" w:color="auto"/>
      </w:divBdr>
    </w:div>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8235</Words>
  <Characters>48591</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2021-05-11T09:13:00Z</dcterms:created>
  <dcterms:modified xsi:type="dcterms:W3CDTF">2021-05-14T09:42:00Z</dcterms:modified>
</cp:coreProperties>
</file>